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6D9" w:rsidRPr="002926D9" w:rsidRDefault="002926D9" w:rsidP="002926D9">
      <w:pPr>
        <w:spacing w:after="200" w:line="276" w:lineRule="auto"/>
        <w:ind w:right="0" w:firstLine="0"/>
        <w:jc w:val="center"/>
        <w:rPr>
          <w:rFonts w:eastAsia="Calibri"/>
          <w:b/>
        </w:rPr>
      </w:pPr>
      <w:r w:rsidRPr="002926D9">
        <w:rPr>
          <w:rFonts w:eastAsia="Calibri"/>
          <w:b/>
        </w:rPr>
        <w:t>Урок № 43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bookmarkStart w:id="0" w:name="_GoBack"/>
      <w:r w:rsidRPr="002926D9">
        <w:rPr>
          <w:rFonts w:eastAsia="Calibri"/>
          <w:b/>
        </w:rPr>
        <w:t>Тема: Загальна характеристика сенсорних систем.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  <w:b/>
        </w:rPr>
        <w:t xml:space="preserve">Мета: </w:t>
      </w:r>
      <w:r w:rsidRPr="002926D9">
        <w:rPr>
          <w:rFonts w:eastAsia="Calibri"/>
        </w:rPr>
        <w:t xml:space="preserve">дати загальну характеристику сенсорних систем, сформувати 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   загальне уявлення про сенсорні системи; розвивати вміння 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   порівнювати різні типи рецепторів ,що сприймають усю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   інформацію  про зміни всередині організму й у зовнішньому 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   середовищі і передають її до центральної нервової системи; 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   виховувати бережне ставлення до свого організму.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>Державні вимоги щодо рівня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 xml:space="preserve"> загальноосвітньої підготовки учнів:</w:t>
      </w:r>
    </w:p>
    <w:p w:rsidR="002926D9" w:rsidRPr="002926D9" w:rsidRDefault="002926D9" w:rsidP="002926D9">
      <w:pPr>
        <w:widowControl w:val="0"/>
        <w:tabs>
          <w:tab w:val="left" w:pos="45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line="240" w:lineRule="auto"/>
        <w:ind w:right="0" w:firstLine="0"/>
        <w:rPr>
          <w:ins w:id="1" w:author="Admin" w:date="2015-04-07T01:27:00Z"/>
          <w:rFonts w:eastAsia="Times New Roman"/>
          <w:lang w:eastAsia="uk-UA"/>
        </w:rPr>
      </w:pPr>
      <w:ins w:id="2" w:author="Admin" w:date="2015-04-07T01:27:00Z">
        <w:r w:rsidRPr="002926D9">
          <w:rPr>
            <w:rFonts w:eastAsia="Times New Roman"/>
            <w:b/>
            <w:bCs/>
            <w:lang w:eastAsia="uk-UA"/>
          </w:rPr>
          <w:t>У</w:t>
        </w:r>
      </w:ins>
      <w:r w:rsidRPr="002926D9">
        <w:rPr>
          <w:rFonts w:eastAsia="Times New Roman"/>
          <w:b/>
          <w:bCs/>
          <w:lang w:eastAsia="uk-UA"/>
        </w:rPr>
        <w:t>чень/учениця:</w:t>
      </w:r>
      <w:r w:rsidRPr="002926D9">
        <w:rPr>
          <w:rFonts w:eastAsia="Times New Roman"/>
          <w:lang w:eastAsia="uk-UA"/>
        </w:rPr>
        <w:br/>
      </w:r>
      <w:r w:rsidRPr="002926D9">
        <w:rPr>
          <w:rFonts w:eastAsia="Times New Roman"/>
          <w:b/>
          <w:i/>
          <w:iCs/>
          <w:lang w:eastAsia="uk-UA"/>
        </w:rPr>
        <w:t>називає:</w:t>
      </w:r>
    </w:p>
    <w:p w:rsidR="002926D9" w:rsidRPr="002926D9" w:rsidRDefault="002926D9" w:rsidP="002926D9">
      <w:pPr>
        <w:widowControl w:val="0"/>
        <w:tabs>
          <w:tab w:val="left" w:pos="45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line="240" w:lineRule="auto"/>
        <w:ind w:right="0" w:firstLine="0"/>
        <w:rPr>
          <w:rFonts w:eastAsia="Times New Roman"/>
          <w:lang w:eastAsia="uk-UA"/>
        </w:rPr>
      </w:pPr>
      <w:r w:rsidRPr="002926D9">
        <w:rPr>
          <w:rFonts w:eastAsia="Times New Roman"/>
          <w:lang w:eastAsia="uk-UA"/>
        </w:rPr>
        <w:t xml:space="preserve">- основні сенсорні системи; </w:t>
      </w:r>
      <w:r w:rsidRPr="002926D9">
        <w:rPr>
          <w:rFonts w:eastAsia="Times New Roman"/>
          <w:lang w:eastAsia="uk-UA"/>
        </w:rPr>
        <w:br/>
      </w:r>
      <w:r w:rsidRPr="002926D9">
        <w:rPr>
          <w:rFonts w:eastAsia="Times New Roman"/>
          <w:b/>
          <w:i/>
          <w:iCs/>
          <w:lang w:eastAsia="uk-UA"/>
        </w:rPr>
        <w:t>характеризує:</w:t>
      </w:r>
      <w:r w:rsidRPr="002926D9">
        <w:rPr>
          <w:rFonts w:eastAsia="Times New Roman"/>
          <w:lang w:eastAsia="uk-UA"/>
        </w:rPr>
        <w:br/>
        <w:t xml:space="preserve">- особливості будови і функції зорової, слухової  сенсорних систем; </w:t>
      </w:r>
      <w:r w:rsidRPr="002926D9">
        <w:rPr>
          <w:rFonts w:eastAsia="Times New Roman"/>
          <w:lang w:eastAsia="uk-UA"/>
        </w:rPr>
        <w:br/>
        <w:t>- сенсорні системи рівноваги, нюху, смаку, р</w:t>
      </w:r>
      <w:r w:rsidRPr="002926D9">
        <w:rPr>
          <w:rFonts w:eastAsia="Times New Roman"/>
          <w:spacing w:val="-2"/>
          <w:kern w:val="20"/>
          <w:lang w:eastAsia="uk-UA"/>
        </w:rPr>
        <w:t>уху, дотику, температури, бол</w:t>
      </w:r>
      <w:r w:rsidRPr="002926D9">
        <w:rPr>
          <w:rFonts w:eastAsia="Times New Roman"/>
          <w:lang w:eastAsia="uk-UA"/>
        </w:rPr>
        <w:t>ю;</w:t>
      </w:r>
      <w:r w:rsidRPr="002926D9">
        <w:rPr>
          <w:rFonts w:eastAsia="Times New Roman"/>
          <w:lang w:eastAsia="uk-UA"/>
        </w:rPr>
        <w:br/>
        <w:t xml:space="preserve">- процеси сприйняття: світла, кольору, простору, звуку, запаху, смаку, рівноваги тіла; </w:t>
      </w:r>
    </w:p>
    <w:p w:rsidR="002926D9" w:rsidRPr="002926D9" w:rsidRDefault="002926D9" w:rsidP="002926D9">
      <w:pPr>
        <w:widowControl w:val="0"/>
        <w:tabs>
          <w:tab w:val="left" w:pos="45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line="240" w:lineRule="auto"/>
        <w:ind w:right="0" w:firstLine="0"/>
        <w:rPr>
          <w:rFonts w:eastAsia="Times New Roman"/>
          <w:b/>
          <w:i/>
          <w:iCs/>
          <w:lang w:eastAsia="uk-UA"/>
        </w:rPr>
      </w:pPr>
      <w:r w:rsidRPr="002926D9">
        <w:rPr>
          <w:rFonts w:eastAsia="Times New Roman"/>
          <w:b/>
          <w:i/>
          <w:iCs/>
          <w:lang w:eastAsia="uk-UA"/>
        </w:rPr>
        <w:t>пояснює:</w:t>
      </w:r>
    </w:p>
    <w:p w:rsidR="002926D9" w:rsidRPr="002926D9" w:rsidRDefault="002926D9" w:rsidP="002926D9">
      <w:pPr>
        <w:widowControl w:val="0"/>
        <w:tabs>
          <w:tab w:val="left" w:pos="45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line="240" w:lineRule="auto"/>
        <w:ind w:right="0" w:firstLine="0"/>
        <w:rPr>
          <w:rFonts w:eastAsia="Times New Roman"/>
          <w:sz w:val="24"/>
          <w:szCs w:val="24"/>
          <w:lang w:eastAsia="uk-UA"/>
        </w:rPr>
      </w:pPr>
      <w:r w:rsidRPr="002926D9">
        <w:rPr>
          <w:rFonts w:eastAsia="Times New Roman"/>
          <w:sz w:val="24"/>
          <w:szCs w:val="24"/>
          <w:lang w:eastAsia="uk-UA"/>
        </w:rPr>
        <w:t>- роль сенсорних систем у забезпеченні зв’язку організму із зовнішнім середовищем.</w:t>
      </w:r>
    </w:p>
    <w:p w:rsidR="002926D9" w:rsidRPr="002926D9" w:rsidRDefault="002926D9" w:rsidP="002926D9">
      <w:pPr>
        <w:widowControl w:val="0"/>
        <w:tabs>
          <w:tab w:val="left" w:pos="45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line="240" w:lineRule="auto"/>
        <w:ind w:right="0" w:firstLine="0"/>
        <w:rPr>
          <w:rFonts w:eastAsia="Times New Roman"/>
          <w:b/>
          <w:sz w:val="24"/>
          <w:szCs w:val="24"/>
          <w:lang w:eastAsia="uk-UA"/>
        </w:rPr>
      </w:pPr>
      <w:r w:rsidRPr="002926D9">
        <w:rPr>
          <w:rFonts w:eastAsia="Times New Roman"/>
          <w:b/>
          <w:i/>
          <w:iCs/>
          <w:sz w:val="24"/>
          <w:szCs w:val="24"/>
          <w:lang w:eastAsia="uk-UA"/>
        </w:rPr>
        <w:t>встановлює взаємозв’язок:</w:t>
      </w:r>
    </w:p>
    <w:p w:rsidR="002926D9" w:rsidRPr="002926D9" w:rsidRDefault="002926D9" w:rsidP="002926D9">
      <w:pPr>
        <w:widowControl w:val="0"/>
        <w:tabs>
          <w:tab w:val="left" w:pos="45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line="240" w:lineRule="auto"/>
        <w:ind w:right="0" w:firstLine="0"/>
        <w:rPr>
          <w:rFonts w:eastAsia="Times New Roman"/>
          <w:sz w:val="24"/>
          <w:szCs w:val="24"/>
          <w:lang w:eastAsia="uk-UA"/>
        </w:rPr>
      </w:pPr>
      <w:r w:rsidRPr="002926D9">
        <w:rPr>
          <w:rFonts w:eastAsia="Times New Roman"/>
          <w:sz w:val="24"/>
          <w:szCs w:val="24"/>
          <w:lang w:eastAsia="uk-UA"/>
        </w:rPr>
        <w:t xml:space="preserve"> між будовою і функціями ока, вуха;</w:t>
      </w:r>
    </w:p>
    <w:p w:rsidR="002926D9" w:rsidRPr="002926D9" w:rsidRDefault="002926D9" w:rsidP="002926D9">
      <w:pPr>
        <w:widowControl w:val="0"/>
        <w:tabs>
          <w:tab w:val="left" w:pos="45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line="240" w:lineRule="auto"/>
        <w:ind w:right="0" w:firstLine="0"/>
        <w:rPr>
          <w:rFonts w:eastAsia="Times New Roman"/>
          <w:b/>
          <w:i/>
          <w:sz w:val="24"/>
          <w:szCs w:val="24"/>
          <w:lang w:eastAsia="uk-UA"/>
        </w:rPr>
      </w:pPr>
      <w:r w:rsidRPr="002926D9">
        <w:rPr>
          <w:rFonts w:eastAsia="Times New Roman"/>
          <w:b/>
          <w:i/>
          <w:sz w:val="24"/>
          <w:szCs w:val="24"/>
          <w:lang w:eastAsia="uk-UA"/>
        </w:rPr>
        <w:t>розпізнає</w:t>
      </w:r>
      <w:r w:rsidRPr="002926D9">
        <w:rPr>
          <w:rFonts w:eastAsia="Times New Roman"/>
          <w:b/>
          <w:sz w:val="24"/>
          <w:szCs w:val="24"/>
          <w:lang w:eastAsia="uk-UA"/>
        </w:rPr>
        <w:t xml:space="preserve"> </w:t>
      </w:r>
      <w:r w:rsidRPr="002926D9">
        <w:rPr>
          <w:rFonts w:eastAsia="Times New Roman"/>
          <w:b/>
          <w:i/>
          <w:sz w:val="24"/>
          <w:szCs w:val="24"/>
          <w:lang w:eastAsia="uk-UA"/>
        </w:rPr>
        <w:t>(на малюнках, муляжах, моделях):</w:t>
      </w:r>
    </w:p>
    <w:p w:rsidR="002926D9" w:rsidRPr="002926D9" w:rsidRDefault="002926D9" w:rsidP="002926D9">
      <w:pPr>
        <w:widowControl w:val="0"/>
        <w:tabs>
          <w:tab w:val="left" w:pos="45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line="240" w:lineRule="auto"/>
        <w:ind w:right="0" w:firstLine="0"/>
        <w:rPr>
          <w:rFonts w:eastAsia="Times New Roman"/>
          <w:sz w:val="24"/>
          <w:szCs w:val="24"/>
          <w:lang w:eastAsia="uk-UA"/>
        </w:rPr>
      </w:pPr>
      <w:r w:rsidRPr="002926D9">
        <w:rPr>
          <w:rFonts w:eastAsia="Times New Roman"/>
          <w:sz w:val="24"/>
          <w:szCs w:val="24"/>
          <w:lang w:eastAsia="uk-UA"/>
        </w:rPr>
        <w:t>- елементи будови ока, вуха;</w:t>
      </w:r>
      <w:r w:rsidRPr="002926D9">
        <w:rPr>
          <w:rFonts w:eastAsia="Times New Roman"/>
          <w:sz w:val="24"/>
          <w:szCs w:val="24"/>
          <w:lang w:eastAsia="uk-UA"/>
        </w:rPr>
        <w:br/>
      </w:r>
      <w:r w:rsidRPr="002926D9">
        <w:rPr>
          <w:rFonts w:eastAsia="Times New Roman"/>
          <w:b/>
          <w:i/>
          <w:iCs/>
          <w:sz w:val="24"/>
          <w:szCs w:val="24"/>
          <w:lang w:eastAsia="uk-UA"/>
        </w:rPr>
        <w:t>застосовує знання</w:t>
      </w:r>
      <w:r w:rsidRPr="002926D9">
        <w:rPr>
          <w:rFonts w:eastAsia="Times New Roman"/>
          <w:b/>
          <w:spacing w:val="-2"/>
          <w:kern w:val="20"/>
          <w:sz w:val="24"/>
          <w:szCs w:val="24"/>
          <w:lang w:eastAsia="uk-UA"/>
        </w:rPr>
        <w:t xml:space="preserve"> </w:t>
      </w:r>
      <w:r w:rsidRPr="002926D9">
        <w:rPr>
          <w:rFonts w:eastAsia="Times New Roman"/>
          <w:b/>
          <w:i/>
          <w:iCs/>
          <w:spacing w:val="-2"/>
          <w:kern w:val="20"/>
          <w:sz w:val="24"/>
          <w:szCs w:val="24"/>
          <w:lang w:eastAsia="uk-UA"/>
        </w:rPr>
        <w:t>для</w:t>
      </w:r>
      <w:r w:rsidRPr="002926D9">
        <w:rPr>
          <w:rFonts w:eastAsia="Times New Roman"/>
          <w:b/>
          <w:i/>
          <w:iCs/>
          <w:sz w:val="24"/>
          <w:szCs w:val="24"/>
          <w:lang w:eastAsia="uk-UA"/>
        </w:rPr>
        <w:t>:</w:t>
      </w:r>
      <w:r w:rsidRPr="002926D9">
        <w:rPr>
          <w:rFonts w:eastAsia="Times New Roman"/>
          <w:sz w:val="24"/>
          <w:szCs w:val="24"/>
          <w:lang w:eastAsia="uk-UA"/>
        </w:rPr>
        <w:br/>
      </w:r>
      <w:r w:rsidRPr="002926D9">
        <w:rPr>
          <w:rFonts w:eastAsia="Times New Roman"/>
          <w:spacing w:val="-2"/>
          <w:kern w:val="20"/>
          <w:sz w:val="24"/>
          <w:szCs w:val="24"/>
          <w:lang w:eastAsia="uk-UA"/>
        </w:rPr>
        <w:t>- дотримання правил проф</w:t>
      </w:r>
      <w:r w:rsidRPr="002926D9">
        <w:rPr>
          <w:rFonts w:eastAsia="Times New Roman"/>
          <w:sz w:val="24"/>
          <w:szCs w:val="24"/>
          <w:lang w:eastAsia="uk-UA"/>
        </w:rPr>
        <w:t>ілактики порушення зору, слуху та попередження захворювань органів зору й слуху;</w:t>
      </w:r>
      <w:r w:rsidRPr="002926D9">
        <w:rPr>
          <w:rFonts w:eastAsia="Times New Roman"/>
          <w:sz w:val="24"/>
          <w:szCs w:val="24"/>
          <w:lang w:eastAsia="uk-UA"/>
        </w:rPr>
        <w:br/>
      </w:r>
      <w:r w:rsidRPr="002926D9">
        <w:rPr>
          <w:rFonts w:eastAsia="Times New Roman"/>
          <w:b/>
          <w:i/>
          <w:iCs/>
          <w:sz w:val="24"/>
          <w:szCs w:val="24"/>
          <w:lang w:eastAsia="uk-UA"/>
        </w:rPr>
        <w:t>висловлює судження: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sz w:val="24"/>
          <w:szCs w:val="24"/>
        </w:rPr>
      </w:pPr>
      <w:r w:rsidRPr="002926D9">
        <w:rPr>
          <w:rFonts w:eastAsia="Calibri"/>
          <w:sz w:val="24"/>
          <w:szCs w:val="24"/>
        </w:rPr>
        <w:t xml:space="preserve">          про значення сенсорних систем для забезпечення процесів життєдіяльності організму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  <w:b/>
        </w:rPr>
        <w:t xml:space="preserve">Обладнання і матеріали: </w:t>
      </w:r>
      <w:r w:rsidRPr="002926D9">
        <w:rPr>
          <w:rFonts w:eastAsia="Calibri"/>
        </w:rPr>
        <w:t xml:space="preserve">таблиці зі схемами структури сенсорних 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систем, схема розміщення нервових центрів у корі головного мозку людини.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  <w:b/>
        </w:rPr>
        <w:t xml:space="preserve">Базові поняття і терміни: </w:t>
      </w:r>
      <w:r w:rsidRPr="002926D9">
        <w:rPr>
          <w:rFonts w:eastAsia="Calibri"/>
        </w:rPr>
        <w:t>сенсорні системи, аналізатори, рецептори, органи чуттів, нервові центри.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  <w:b/>
        </w:rPr>
        <w:t xml:space="preserve">Тип уроку: </w:t>
      </w:r>
      <w:r w:rsidRPr="002926D9">
        <w:rPr>
          <w:rFonts w:eastAsia="Calibri"/>
        </w:rPr>
        <w:t>засвоєння нових знань.</w:t>
      </w:r>
    </w:p>
    <w:bookmarkEnd w:id="0"/>
    <w:p w:rsidR="002926D9" w:rsidRPr="002926D9" w:rsidRDefault="002926D9" w:rsidP="002926D9">
      <w:pPr>
        <w:ind w:right="0" w:firstLine="0"/>
        <w:jc w:val="center"/>
        <w:rPr>
          <w:rFonts w:eastAsia="Calibri"/>
          <w:b/>
        </w:rPr>
      </w:pPr>
      <w:r w:rsidRPr="002926D9">
        <w:rPr>
          <w:rFonts w:eastAsia="Calibri"/>
          <w:b/>
        </w:rPr>
        <w:t>Етапи уроку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>І. Привітання</w:t>
      </w:r>
    </w:p>
    <w:p w:rsidR="002926D9" w:rsidRPr="002926D9" w:rsidRDefault="002926D9" w:rsidP="002926D9">
      <w:pPr>
        <w:spacing w:after="200" w:line="276" w:lineRule="auto"/>
        <w:ind w:right="0" w:firstLine="0"/>
        <w:jc w:val="both"/>
        <w:rPr>
          <w:rFonts w:eastAsia="Calibri"/>
        </w:rPr>
      </w:pPr>
      <w:r w:rsidRPr="002926D9">
        <w:rPr>
          <w:rFonts w:eastAsia="Calibri"/>
        </w:rPr>
        <w:lastRenderedPageBreak/>
        <w:t>Привітання вчителя і учнів. Перевірка готовності класу до уроку. Перевірка присутніх.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>ІІ. Повідомлення теми уроку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>ІІІ. Очікування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Учні </w:t>
      </w:r>
      <w:proofErr w:type="spellStart"/>
      <w:r w:rsidRPr="002926D9">
        <w:rPr>
          <w:rFonts w:eastAsia="Calibri"/>
        </w:rPr>
        <w:t>повині</w:t>
      </w:r>
      <w:proofErr w:type="spellEnd"/>
      <w:r w:rsidRPr="002926D9">
        <w:rPr>
          <w:rFonts w:eastAsia="Calibri"/>
        </w:rPr>
        <w:t xml:space="preserve">  назвати сенсорні системи людини, їх значення для людини.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>ІV. Актуалізація опорних знань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Питання для бесіди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1. </w:t>
      </w:r>
      <w:proofErr w:type="spellStart"/>
      <w:r w:rsidRPr="002926D9">
        <w:rPr>
          <w:rFonts w:eastAsia="Calibri"/>
        </w:rPr>
        <w:t>кі</w:t>
      </w:r>
      <w:proofErr w:type="spellEnd"/>
      <w:r w:rsidRPr="002926D9">
        <w:rPr>
          <w:rFonts w:eastAsia="Calibri"/>
        </w:rPr>
        <w:t xml:space="preserve"> органи чуттів є у безхребетних тварин?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2. Які органи чуттів є у хребетних тварин?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3. Чи відрізняються органи чуттів у наземних і  водних  тварин?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4. Яким чином ми з вами можемо одержувати інформацію про навколишній світ?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5.Які види </w:t>
      </w:r>
      <w:proofErr w:type="spellStart"/>
      <w:r w:rsidRPr="002926D9">
        <w:rPr>
          <w:rFonts w:eastAsia="Calibri"/>
        </w:rPr>
        <w:t>відчуттів</w:t>
      </w:r>
      <w:proofErr w:type="spellEnd"/>
      <w:r w:rsidRPr="002926D9">
        <w:rPr>
          <w:rFonts w:eastAsia="Calibri"/>
        </w:rPr>
        <w:t xml:space="preserve"> ви знаєте?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6. Що станеться, якщо інформація з навколишнього світу припинить до вас надходити?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>V. Інформаційне повідомлення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Усі відомості про навколишній світ ми одержуємо завдяки п’яти основним відчуттям – зору, слуху, дотику, нюху й смаку. Система чутливих нервових утворень, які сприймають і аналізують певний вид подразнень, що діють на людину, називається сенсорною системою.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Отже, сьогодні на уроці ми будемо говорити про сенсорні системи, які допомагають нам отримувати інформацію про навколишній світ.</w:t>
      </w:r>
    </w:p>
    <w:p w:rsidR="002926D9" w:rsidRPr="002926D9" w:rsidRDefault="002926D9" w:rsidP="002926D9">
      <w:pPr>
        <w:spacing w:after="200" w:line="276" w:lineRule="auto"/>
        <w:ind w:right="0" w:firstLine="0"/>
        <w:jc w:val="both"/>
        <w:rPr>
          <w:rFonts w:eastAsia="Calibri"/>
          <w:b/>
        </w:rPr>
      </w:pPr>
      <w:r w:rsidRPr="002926D9">
        <w:rPr>
          <w:rFonts w:eastAsia="Calibri"/>
          <w:b/>
        </w:rPr>
        <w:t>VІ. Вивчення нового матеріалу</w:t>
      </w:r>
    </w:p>
    <w:p w:rsidR="002926D9" w:rsidRPr="002926D9" w:rsidRDefault="002926D9" w:rsidP="002926D9">
      <w:pPr>
        <w:spacing w:after="200" w:line="276" w:lineRule="auto"/>
        <w:ind w:right="0" w:firstLine="0"/>
        <w:jc w:val="both"/>
        <w:rPr>
          <w:rFonts w:eastAsia="Calibri"/>
        </w:rPr>
      </w:pPr>
      <w:r w:rsidRPr="002926D9">
        <w:rPr>
          <w:rFonts w:eastAsia="Calibri"/>
        </w:rPr>
        <w:t>Розповідь учителя з елементами бесіди</w:t>
      </w:r>
    </w:p>
    <w:p w:rsidR="002926D9" w:rsidRPr="002926D9" w:rsidRDefault="002926D9" w:rsidP="002926D9">
      <w:pPr>
        <w:numPr>
          <w:ilvl w:val="0"/>
          <w:numId w:val="1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Сенсорні системи (аналізатори) – це складні структури, які сприймають і проводять тонкий аналіз усіх подразнень, що надходять із зовнішнього та внутрішнього середовища організму.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                             </w:t>
      </w:r>
      <w:r w:rsidRPr="002926D9">
        <w:rPr>
          <w:rFonts w:eastAsia="Calibri"/>
          <w:noProof/>
          <w:lang w:eastAsia="uk-UA"/>
        </w:rPr>
        <w:drawing>
          <wp:inline distT="0" distB="0" distL="0" distR="0">
            <wp:extent cx="2466975" cy="1847850"/>
            <wp:effectExtent l="0" t="0" r="9525" b="0"/>
            <wp:docPr id="2" name="Рисунок 2" descr="images (1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 (17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6D9" w:rsidRPr="002926D9" w:rsidRDefault="002926D9" w:rsidP="002926D9">
      <w:pPr>
        <w:numPr>
          <w:ilvl w:val="0"/>
          <w:numId w:val="1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Сенсорні системи (аналізатори) людини:</w:t>
      </w:r>
    </w:p>
    <w:p w:rsidR="002926D9" w:rsidRPr="002926D9" w:rsidRDefault="002926D9" w:rsidP="002926D9">
      <w:pPr>
        <w:numPr>
          <w:ilvl w:val="0"/>
          <w:numId w:val="2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Зору;</w:t>
      </w:r>
    </w:p>
    <w:p w:rsidR="002926D9" w:rsidRPr="002926D9" w:rsidRDefault="002926D9" w:rsidP="002926D9">
      <w:pPr>
        <w:numPr>
          <w:ilvl w:val="0"/>
          <w:numId w:val="2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Слуху;</w:t>
      </w:r>
    </w:p>
    <w:p w:rsidR="002926D9" w:rsidRPr="002926D9" w:rsidRDefault="002926D9" w:rsidP="002926D9">
      <w:pPr>
        <w:numPr>
          <w:ilvl w:val="0"/>
          <w:numId w:val="2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Рівноваги;</w:t>
      </w:r>
    </w:p>
    <w:p w:rsidR="002926D9" w:rsidRPr="002926D9" w:rsidRDefault="002926D9" w:rsidP="002926D9">
      <w:pPr>
        <w:numPr>
          <w:ilvl w:val="0"/>
          <w:numId w:val="2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Смаку;</w:t>
      </w:r>
    </w:p>
    <w:p w:rsidR="002926D9" w:rsidRPr="002926D9" w:rsidRDefault="002926D9" w:rsidP="002926D9">
      <w:pPr>
        <w:numPr>
          <w:ilvl w:val="0"/>
          <w:numId w:val="2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Нюху;</w:t>
      </w:r>
    </w:p>
    <w:p w:rsidR="002926D9" w:rsidRPr="002926D9" w:rsidRDefault="002926D9" w:rsidP="002926D9">
      <w:pPr>
        <w:numPr>
          <w:ilvl w:val="0"/>
          <w:numId w:val="2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Дотику;</w:t>
      </w:r>
    </w:p>
    <w:p w:rsidR="002926D9" w:rsidRPr="002926D9" w:rsidRDefault="002926D9" w:rsidP="002926D9">
      <w:pPr>
        <w:numPr>
          <w:ilvl w:val="0"/>
          <w:numId w:val="2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Руху;</w:t>
      </w:r>
    </w:p>
    <w:p w:rsidR="002926D9" w:rsidRPr="002926D9" w:rsidRDefault="002926D9" w:rsidP="002926D9">
      <w:pPr>
        <w:numPr>
          <w:ilvl w:val="0"/>
          <w:numId w:val="2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Температури;</w:t>
      </w:r>
    </w:p>
    <w:p w:rsidR="002926D9" w:rsidRPr="002926D9" w:rsidRDefault="002926D9" w:rsidP="002926D9">
      <w:pPr>
        <w:numPr>
          <w:ilvl w:val="0"/>
          <w:numId w:val="2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Болю.</w:t>
      </w:r>
    </w:p>
    <w:p w:rsidR="002926D9" w:rsidRPr="002926D9" w:rsidRDefault="002926D9" w:rsidP="002926D9">
      <w:pPr>
        <w:numPr>
          <w:ilvl w:val="0"/>
          <w:numId w:val="1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Загальне поняття про сенсорні системи.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Кожний аналізатор складається з трьох тісно пов’язаних між собою частин: периферичної, середньої та центральної.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              </w:t>
      </w:r>
      <w:r w:rsidRPr="002926D9">
        <w:rPr>
          <w:rFonts w:eastAsia="Calibri"/>
          <w:noProof/>
          <w:lang w:eastAsia="uk-UA"/>
        </w:rPr>
        <w:drawing>
          <wp:inline distT="0" distB="0" distL="0" distR="0">
            <wp:extent cx="2466975" cy="1847850"/>
            <wp:effectExtent l="0" t="0" r="9525" b="0"/>
            <wp:docPr id="1" name="Рисунок 1" descr="images (1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 (1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proofErr w:type="spellStart"/>
      <w:r w:rsidRPr="002926D9">
        <w:rPr>
          <w:rFonts w:eastAsia="Calibri"/>
        </w:rPr>
        <w:t>Периферично</w:t>
      </w:r>
      <w:proofErr w:type="spellEnd"/>
      <w:r w:rsidRPr="002926D9">
        <w:rPr>
          <w:rFonts w:eastAsia="Calibri"/>
        </w:rPr>
        <w:t xml:space="preserve"> ланкою аналізаторів є рецептори, що перетворюють енергію подразника на </w:t>
      </w:r>
      <w:proofErr w:type="spellStart"/>
      <w:r w:rsidRPr="002926D9">
        <w:rPr>
          <w:rFonts w:eastAsia="Calibri"/>
        </w:rPr>
        <w:t>процесс</w:t>
      </w:r>
      <w:proofErr w:type="spellEnd"/>
      <w:r w:rsidRPr="002926D9">
        <w:rPr>
          <w:rFonts w:eastAsia="Calibri"/>
        </w:rPr>
        <w:t xml:space="preserve"> нервового збудження або, як кажуть, трансформують силу подразника в нервовий імпульс.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Рецептори – спеціальні чутливі утворення, що сприймають і перетворюють подразнення із зовнішнього і внутрішнього середовища на специфічну активність нервової системи.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  <w:i/>
        </w:rPr>
      </w:pPr>
      <w:r w:rsidRPr="002926D9">
        <w:rPr>
          <w:rFonts w:eastAsia="Calibri"/>
        </w:rPr>
        <w:t xml:space="preserve">                                  </w:t>
      </w:r>
      <w:r w:rsidRPr="002926D9">
        <w:rPr>
          <w:rFonts w:eastAsia="Calibri"/>
          <w:b/>
          <w:i/>
        </w:rPr>
        <w:t>Види рецепторів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           (за джерелом надходження сигналів)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63500</wp:posOffset>
                </wp:positionV>
                <wp:extent cx="485775" cy="171450"/>
                <wp:effectExtent l="13335" t="5715" r="34290" b="60960"/>
                <wp:wrapNone/>
                <wp:docPr id="4" name="Пряма зі стрілкою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A06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4" o:spid="_x0000_s1026" type="#_x0000_t32" style="position:absolute;margin-left:225pt;margin-top:5pt;width:38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">
                <v:stroke endarrow="block"/>
              </v:shape>
            </w:pict>
          </mc:Fallback>
        </mc:AlternateContent>
      </w:r>
      <w:r w:rsidRPr="002926D9">
        <w:rPr>
          <w:rFonts w:eastAsia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63500</wp:posOffset>
                </wp:positionV>
                <wp:extent cx="552450" cy="171450"/>
                <wp:effectExtent l="32385" t="5715" r="5715" b="60960"/>
                <wp:wrapNone/>
                <wp:docPr id="3" name="Пряма зі стрілкою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245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5CB6C" id="Пряма зі стрілкою 3" o:spid="_x0000_s1026" type="#_x0000_t32" style="position:absolute;margin-left:54pt;margin-top:5pt;width:43.5pt;height:13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">
                <v:stroke endarrow="block"/>
              </v:shape>
            </w:pict>
          </mc:Fallback>
        </mc:AlternateConten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Зовнішні                                        Внутрішні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Сприймають сигнали                     Сприймають сигнали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із зовнішнього середовища           від внутрішніх органів організму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  <w:i/>
        </w:rPr>
      </w:pPr>
      <w:r w:rsidRPr="002926D9">
        <w:rPr>
          <w:rFonts w:eastAsia="Calibri"/>
          <w:b/>
          <w:i/>
        </w:rPr>
        <w:t xml:space="preserve">                                  Види рецепторів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           (за видом подразнення, що сприймаються)</w:t>
      </w:r>
    </w:p>
    <w:p w:rsidR="002926D9" w:rsidRPr="002926D9" w:rsidRDefault="002926D9" w:rsidP="002926D9">
      <w:pPr>
        <w:numPr>
          <w:ilvl w:val="0"/>
          <w:numId w:val="3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Механорецептори</w:t>
      </w:r>
    </w:p>
    <w:p w:rsidR="002926D9" w:rsidRPr="002926D9" w:rsidRDefault="002926D9" w:rsidP="002926D9">
      <w:pPr>
        <w:numPr>
          <w:ilvl w:val="0"/>
          <w:numId w:val="3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Терморецептори</w:t>
      </w:r>
    </w:p>
    <w:p w:rsidR="002926D9" w:rsidRPr="002926D9" w:rsidRDefault="002926D9" w:rsidP="002926D9">
      <w:pPr>
        <w:numPr>
          <w:ilvl w:val="0"/>
          <w:numId w:val="3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Фоторецептори</w:t>
      </w:r>
    </w:p>
    <w:p w:rsidR="002926D9" w:rsidRPr="002926D9" w:rsidRDefault="002926D9" w:rsidP="002926D9">
      <w:pPr>
        <w:numPr>
          <w:ilvl w:val="0"/>
          <w:numId w:val="3"/>
        </w:numPr>
        <w:spacing w:after="200" w:line="240" w:lineRule="auto"/>
        <w:ind w:right="0" w:firstLine="0"/>
        <w:rPr>
          <w:rFonts w:eastAsia="Calibri"/>
        </w:rPr>
      </w:pPr>
      <w:proofErr w:type="spellStart"/>
      <w:r w:rsidRPr="002926D9">
        <w:rPr>
          <w:rFonts w:eastAsia="Calibri"/>
        </w:rPr>
        <w:t>Електрорецептори</w:t>
      </w:r>
      <w:proofErr w:type="spellEnd"/>
    </w:p>
    <w:p w:rsidR="002926D9" w:rsidRPr="002926D9" w:rsidRDefault="002926D9" w:rsidP="002926D9">
      <w:pPr>
        <w:numPr>
          <w:ilvl w:val="0"/>
          <w:numId w:val="3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Хеморецептори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Доцентрові нейрони, з'єднанні між собою послідовно, що є шляхом, який веде від рецептора до кори великого мозку, становлять середню, або провідникову, частину аналізатора.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Ділянки кори великого мозку, які сприймають інформацію від відповідних рецепторних   утворень, становлять центральну, або кіркову, частину (ядра) аналізатора. Ядра  аналізаторів не мають чітко окреслених меж. У кожному з них розрізняють центральну частину – це головне місце скупчення клітин ядра аналізатора, і периферичну частину, де розташовані </w:t>
      </w:r>
      <w:proofErr w:type="spellStart"/>
      <w:r w:rsidRPr="002926D9">
        <w:rPr>
          <w:rFonts w:eastAsia="Calibri"/>
        </w:rPr>
        <w:t>иакі</w:t>
      </w:r>
      <w:proofErr w:type="spellEnd"/>
      <w:r w:rsidRPr="002926D9">
        <w:rPr>
          <w:rFonts w:eastAsia="Calibri"/>
        </w:rPr>
        <w:t xml:space="preserve"> самі клітини, але розпорошені серед інших клітин. Роль ядра полягає в усвідомленні сприйнятого почуття. Ділянки кори, де розташовані кіркові ядра аналізаторів, називають </w:t>
      </w:r>
      <w:proofErr w:type="spellStart"/>
      <w:r w:rsidRPr="002926D9">
        <w:rPr>
          <w:rFonts w:eastAsia="Calibri"/>
        </w:rPr>
        <w:t>сесорними</w:t>
      </w:r>
      <w:proofErr w:type="spellEnd"/>
      <w:r w:rsidRPr="002926D9">
        <w:rPr>
          <w:rFonts w:eastAsia="Calibri"/>
        </w:rPr>
        <w:t xml:space="preserve"> зонами кори великого мозку.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Усі частини аналізаторів діють як єдине ціле. Порушення діяльності однієї із частин веде д порушення функцій усього аналізатора. Розрізняють зоровий, слуховий, смаковий, шкірний та інші аналізатори. Центральні частини найбільш важливих аналізаторів містяться в таких ділянках кори:</w:t>
      </w:r>
    </w:p>
    <w:p w:rsidR="002926D9" w:rsidRPr="002926D9" w:rsidRDefault="002926D9" w:rsidP="002926D9">
      <w:pPr>
        <w:numPr>
          <w:ilvl w:val="0"/>
          <w:numId w:val="4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Кірковий центр шкірного аналізатора чутливості, знаходиться в задній центральній закрутці тім'яної частки.</w:t>
      </w:r>
    </w:p>
    <w:p w:rsidR="002926D9" w:rsidRPr="002926D9" w:rsidRDefault="002926D9" w:rsidP="002926D9">
      <w:pPr>
        <w:numPr>
          <w:ilvl w:val="0"/>
          <w:numId w:val="4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Кірковий центр зорового аналізатора розташований у потиличній частці навколо шпорної частини.</w:t>
      </w:r>
    </w:p>
    <w:p w:rsidR="002926D9" w:rsidRPr="002926D9" w:rsidRDefault="002926D9" w:rsidP="002926D9">
      <w:pPr>
        <w:numPr>
          <w:ilvl w:val="0"/>
          <w:numId w:val="4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Кірковий центр слухового аналізатора міститься у  верхній скроневій закрутці скроневої частки.</w:t>
      </w:r>
    </w:p>
    <w:p w:rsidR="002926D9" w:rsidRPr="002926D9" w:rsidRDefault="002926D9" w:rsidP="002926D9">
      <w:pPr>
        <w:numPr>
          <w:ilvl w:val="0"/>
          <w:numId w:val="4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Кірковий центр смакового аналізатора розміщений у нижній частині задньої центральної закрутки тім'яної частки.</w:t>
      </w:r>
    </w:p>
    <w:p w:rsidR="002926D9" w:rsidRPr="002926D9" w:rsidRDefault="002926D9" w:rsidP="002926D9">
      <w:pPr>
        <w:numPr>
          <w:ilvl w:val="0"/>
          <w:numId w:val="4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Кірковий центр нюхового </w:t>
      </w:r>
      <w:proofErr w:type="spellStart"/>
      <w:r w:rsidRPr="002926D9">
        <w:rPr>
          <w:rFonts w:eastAsia="Calibri"/>
        </w:rPr>
        <w:t>налізатора</w:t>
      </w:r>
      <w:proofErr w:type="spellEnd"/>
      <w:r w:rsidRPr="002926D9">
        <w:rPr>
          <w:rFonts w:eastAsia="Calibri"/>
        </w:rPr>
        <w:t xml:space="preserve"> локалізується в ділянці закрутки морського коника і його гачка.</w:t>
      </w:r>
    </w:p>
    <w:p w:rsidR="002926D9" w:rsidRPr="002926D9" w:rsidRDefault="002926D9" w:rsidP="002926D9">
      <w:pPr>
        <w:numPr>
          <w:ilvl w:val="0"/>
          <w:numId w:val="4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Кірковий центр рухового аналізатора міститься в передній </w:t>
      </w:r>
      <w:proofErr w:type="spellStart"/>
      <w:r w:rsidRPr="002926D9">
        <w:rPr>
          <w:rFonts w:eastAsia="Calibri"/>
        </w:rPr>
        <w:t>ценральній</w:t>
      </w:r>
      <w:proofErr w:type="spellEnd"/>
      <w:r w:rsidRPr="002926D9">
        <w:rPr>
          <w:rFonts w:eastAsia="Calibri"/>
        </w:rPr>
        <w:t xml:space="preserve"> закрутці лобної частки. У цій ділянці знаходяться нервові клітини, з діяльністю яких пов'язані всі рухи організму, а також формування свідомих рухових реакцій.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Кіркові центри всіх аналізаторів правої половини тіла розміщені і лівій півкулі, а лівої половини – у правій.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     Можна сказати, що вся кора великого мозку – це складна система </w:t>
      </w:r>
      <w:proofErr w:type="spellStart"/>
      <w:r w:rsidRPr="002926D9">
        <w:rPr>
          <w:rFonts w:eastAsia="Calibri"/>
        </w:rPr>
        <w:t>ядер</w:t>
      </w:r>
      <w:proofErr w:type="spellEnd"/>
      <w:r w:rsidRPr="002926D9">
        <w:rPr>
          <w:rFonts w:eastAsia="Calibri"/>
        </w:rPr>
        <w:t xml:space="preserve"> аналізаторів, в яких відбувається безперервний аналіз і синтез подразнень, що постійно надходять до кори, унаслідок чого організм відповідає на них певними реакціями. Отже, ядра аналізаторів – це центри, що </w:t>
      </w:r>
      <w:proofErr w:type="spellStart"/>
      <w:r w:rsidRPr="002926D9">
        <w:rPr>
          <w:rFonts w:eastAsia="Calibri"/>
        </w:rPr>
        <w:t>ркгулюють</w:t>
      </w:r>
      <w:proofErr w:type="spellEnd"/>
      <w:r w:rsidRPr="002926D9">
        <w:rPr>
          <w:rFonts w:eastAsia="Calibri"/>
        </w:rPr>
        <w:t xml:space="preserve"> виконання певних функцій.</w:t>
      </w:r>
    </w:p>
    <w:p w:rsidR="002926D9" w:rsidRPr="002926D9" w:rsidRDefault="002926D9" w:rsidP="002926D9">
      <w:pPr>
        <w:numPr>
          <w:ilvl w:val="0"/>
          <w:numId w:val="1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Основні функції сенсорних систем.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Сенсорна система виконує такі основні </w:t>
      </w:r>
      <w:proofErr w:type="spellStart"/>
      <w:r w:rsidRPr="002926D9">
        <w:rPr>
          <w:rFonts w:eastAsia="Calibri"/>
        </w:rPr>
        <w:t>функціїї</w:t>
      </w:r>
      <w:proofErr w:type="spellEnd"/>
      <w:r w:rsidRPr="002926D9">
        <w:rPr>
          <w:rFonts w:eastAsia="Calibri"/>
        </w:rPr>
        <w:t>, або операції, з сигналами:</w:t>
      </w:r>
    </w:p>
    <w:p w:rsidR="002926D9" w:rsidRPr="002926D9" w:rsidRDefault="002926D9" w:rsidP="002926D9">
      <w:pPr>
        <w:numPr>
          <w:ilvl w:val="0"/>
          <w:numId w:val="5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виявлення;</w:t>
      </w:r>
    </w:p>
    <w:p w:rsidR="002926D9" w:rsidRPr="002926D9" w:rsidRDefault="002926D9" w:rsidP="002926D9">
      <w:pPr>
        <w:numPr>
          <w:ilvl w:val="0"/>
          <w:numId w:val="5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розрізнення;</w:t>
      </w:r>
    </w:p>
    <w:p w:rsidR="002926D9" w:rsidRPr="002926D9" w:rsidRDefault="002926D9" w:rsidP="002926D9">
      <w:pPr>
        <w:numPr>
          <w:ilvl w:val="0"/>
          <w:numId w:val="5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передача і перетворення;</w:t>
      </w:r>
    </w:p>
    <w:p w:rsidR="002926D9" w:rsidRPr="002926D9" w:rsidRDefault="002926D9" w:rsidP="002926D9">
      <w:pPr>
        <w:numPr>
          <w:ilvl w:val="0"/>
          <w:numId w:val="5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кодування;</w:t>
      </w:r>
    </w:p>
    <w:p w:rsidR="002926D9" w:rsidRPr="002926D9" w:rsidRDefault="002926D9" w:rsidP="002926D9">
      <w:pPr>
        <w:numPr>
          <w:ilvl w:val="0"/>
          <w:numId w:val="5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детектування ознак;</w:t>
      </w:r>
    </w:p>
    <w:p w:rsidR="002926D9" w:rsidRPr="002926D9" w:rsidRDefault="002926D9" w:rsidP="002926D9">
      <w:pPr>
        <w:numPr>
          <w:ilvl w:val="0"/>
          <w:numId w:val="5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упізнавання образів.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>VІІ. Корекційно-оцінюючий етап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 xml:space="preserve">        Питання до учнів</w:t>
      </w:r>
    </w:p>
    <w:p w:rsidR="002926D9" w:rsidRPr="002926D9" w:rsidRDefault="002926D9" w:rsidP="002926D9">
      <w:pPr>
        <w:numPr>
          <w:ilvl w:val="0"/>
          <w:numId w:val="6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Які сенсорні системи є у людини?</w:t>
      </w:r>
    </w:p>
    <w:p w:rsidR="002926D9" w:rsidRPr="002926D9" w:rsidRDefault="002926D9" w:rsidP="002926D9">
      <w:pPr>
        <w:numPr>
          <w:ilvl w:val="0"/>
          <w:numId w:val="6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Які компоненти входять до складу аналізаторів?</w:t>
      </w:r>
    </w:p>
    <w:p w:rsidR="002926D9" w:rsidRPr="002926D9" w:rsidRDefault="002926D9" w:rsidP="002926D9">
      <w:pPr>
        <w:numPr>
          <w:ilvl w:val="0"/>
          <w:numId w:val="6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Де розташований кірковий центр зорового аналізатора?</w:t>
      </w:r>
    </w:p>
    <w:p w:rsidR="002926D9" w:rsidRPr="002926D9" w:rsidRDefault="002926D9" w:rsidP="002926D9">
      <w:pPr>
        <w:numPr>
          <w:ilvl w:val="0"/>
          <w:numId w:val="6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Де розташований кірковий центр слухового аналізатора?</w:t>
      </w:r>
    </w:p>
    <w:p w:rsidR="002926D9" w:rsidRPr="002926D9" w:rsidRDefault="002926D9" w:rsidP="002926D9">
      <w:pPr>
        <w:numPr>
          <w:ilvl w:val="0"/>
          <w:numId w:val="6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>Які функції виконують сенсорні системи?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>VІІІ. Домашнє завдання.</w:t>
      </w:r>
    </w:p>
    <w:p w:rsidR="002926D9" w:rsidRPr="002926D9" w:rsidRDefault="002926D9" w:rsidP="002926D9">
      <w:pPr>
        <w:numPr>
          <w:ilvl w:val="0"/>
          <w:numId w:val="7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Опрацювати матеріал підручника       </w:t>
      </w:r>
    </w:p>
    <w:p w:rsidR="002926D9" w:rsidRPr="002926D9" w:rsidRDefault="002926D9" w:rsidP="002926D9">
      <w:pPr>
        <w:numPr>
          <w:ilvl w:val="0"/>
          <w:numId w:val="7"/>
        </w:numPr>
        <w:spacing w:after="200" w:line="240" w:lineRule="auto"/>
        <w:ind w:right="0" w:firstLine="0"/>
        <w:rPr>
          <w:rFonts w:eastAsia="Calibri"/>
        </w:rPr>
      </w:pPr>
      <w:r w:rsidRPr="002926D9">
        <w:rPr>
          <w:rFonts w:eastAsia="Calibri"/>
        </w:rPr>
        <w:t xml:space="preserve">Виконати завдання у робочому зошиті     </w:t>
      </w: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</w:p>
    <w:p w:rsidR="002926D9" w:rsidRPr="002926D9" w:rsidRDefault="002926D9" w:rsidP="002926D9">
      <w:pPr>
        <w:spacing w:after="200" w:line="276" w:lineRule="auto"/>
        <w:ind w:right="0" w:firstLine="0"/>
        <w:rPr>
          <w:rFonts w:eastAsia="Calibri"/>
          <w:b/>
        </w:rPr>
      </w:pPr>
      <w:r w:rsidRPr="002926D9">
        <w:rPr>
          <w:rFonts w:eastAsia="Calibri"/>
          <w:b/>
        </w:rPr>
        <w:t xml:space="preserve">ІХ.    Підведення підсумків заняття                   </w:t>
      </w:r>
    </w:p>
    <w:p w:rsidR="00875B8B" w:rsidRPr="002926D9" w:rsidRDefault="00875B8B"/>
    <w:sectPr w:rsidR="00875B8B" w:rsidRPr="002926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4423C"/>
    <w:multiLevelType w:val="hybridMultilevel"/>
    <w:tmpl w:val="62F241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102A39"/>
    <w:multiLevelType w:val="hybridMultilevel"/>
    <w:tmpl w:val="239C99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CB3A77"/>
    <w:multiLevelType w:val="hybridMultilevel"/>
    <w:tmpl w:val="7F5C888E"/>
    <w:lvl w:ilvl="0" w:tplc="7B640CC0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C96651"/>
    <w:multiLevelType w:val="hybridMultilevel"/>
    <w:tmpl w:val="82D6C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669F4"/>
    <w:multiLevelType w:val="hybridMultilevel"/>
    <w:tmpl w:val="C206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259E5"/>
    <w:multiLevelType w:val="hybridMultilevel"/>
    <w:tmpl w:val="3E0E2A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840EF"/>
    <w:multiLevelType w:val="hybridMultilevel"/>
    <w:tmpl w:val="7B7257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D9"/>
    <w:rsid w:val="002926D9"/>
    <w:rsid w:val="0087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10CB8-2AB5-459B-A2B7-0B4F4597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360" w:lineRule="auto"/>
        <w:ind w:right="284"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4349</Words>
  <Characters>2479</Characters>
  <Application>Microsoft Office Word</Application>
  <DocSecurity>0</DocSecurity>
  <Lines>20</Lines>
  <Paragraphs>13</Paragraphs>
  <ScaleCrop>false</ScaleCrop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Шкільне життя</cp:lastModifiedBy>
  <cp:revision>1</cp:revision>
  <dcterms:created xsi:type="dcterms:W3CDTF">2019-08-29T05:38:00Z</dcterms:created>
  <dcterms:modified xsi:type="dcterms:W3CDTF">2019-08-29T05:40:00Z</dcterms:modified>
</cp:coreProperties>
</file>